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2E3F918F"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960ABB">
        <w:rPr>
          <w:rFonts w:eastAsia="Times New Roman" w:cs="Calibri"/>
          <w:lang w:eastAsia="cs-CZ"/>
        </w:rPr>
        <w:t>MUDr. Vladimírem Ningerem, Ph.D.</w:t>
      </w:r>
      <w:r w:rsidRPr="004617FC">
        <w:rPr>
          <w:rFonts w:eastAsia="Times New Roman" w:cs="Calibri"/>
          <w:lang w:eastAsia="cs-CZ"/>
        </w:rPr>
        <w:t xml:space="preserve">, </w:t>
      </w:r>
      <w:r w:rsidR="00960ABB">
        <w:rPr>
          <w:rFonts w:eastAsia="Times New Roman" w:cs="Calibri"/>
          <w:lang w:eastAsia="cs-CZ"/>
        </w:rPr>
        <w:t>členem</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88DCCC0"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r w:rsidR="006C1A7A" w:rsidRPr="004F3257">
        <w:rPr>
          <w:rFonts w:cs="Calibri"/>
          <w:sz w:val="22"/>
          <w:szCs w:val="22"/>
          <w:highlight w:val="yellow"/>
        </w:rPr>
        <w:t>..</w:t>
      </w:r>
      <w:r w:rsidRPr="004F3257">
        <w:rPr>
          <w:rFonts w:cs="Calibri"/>
          <w:sz w:val="22"/>
          <w:szCs w:val="22"/>
          <w:highlight w:val="yellow"/>
        </w:rPr>
        <w:t>.</w:t>
      </w:r>
    </w:p>
    <w:p w14:paraId="7574198C" w14:textId="5BB0F504"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785F144"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3A70E174"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FAFEFCE"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DBF939A"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2C4CC41C" w14:textId="77777777" w:rsidR="00724DD2" w:rsidRPr="004617FC" w:rsidRDefault="00724DD2" w:rsidP="0024457F">
      <w:pPr>
        <w:jc w:val="center"/>
        <w:rPr>
          <w:rFonts w:ascii="Calibri" w:hAnsi="Calibri" w:cs="Calibri"/>
          <w:sz w:val="22"/>
          <w:szCs w:val="22"/>
        </w:rPr>
      </w:pPr>
    </w:p>
    <w:p w14:paraId="18ABEDE1" w14:textId="540A12C5"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E0CB1" w:rsidRPr="00EE0CB1">
        <w:rPr>
          <w:rFonts w:ascii="Calibri" w:hAnsi="Calibri" w:cs="Arial"/>
          <w:b/>
          <w:bCs/>
          <w:sz w:val="22"/>
          <w:szCs w:val="22"/>
        </w:rPr>
        <w:t>Léčivý přípravek ATC L04AC05 – léčiva s účinnou látkou USTEKINUMAB (USTEKINUMABUM)</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CF2196">
      <w:pPr>
        <w:pStyle w:val="Nadpis1"/>
        <w:numPr>
          <w:ilvl w:val="0"/>
          <w:numId w:val="0"/>
        </w:numPr>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BD2FAF4" w:rsidR="00B50C12" w:rsidRPr="004617FC" w:rsidRDefault="0024457F" w:rsidP="00CF2196">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EE0CB1" w:rsidRPr="00EE0CB1">
        <w:rPr>
          <w:rFonts w:asciiTheme="minorHAnsi" w:hAnsiTheme="minorHAnsi" w:cstheme="minorHAnsi"/>
          <w:b/>
          <w:bCs/>
          <w:sz w:val="22"/>
          <w:szCs w:val="22"/>
        </w:rPr>
        <w:t>L04AC05</w:t>
      </w:r>
      <w:r w:rsidR="009F5531" w:rsidRPr="002606F5">
        <w:rPr>
          <w:rFonts w:asciiTheme="minorHAnsi" w:hAnsiTheme="minorHAnsi" w:cstheme="minorHAnsi"/>
          <w:bCs/>
          <w:sz w:val="22"/>
          <w:szCs w:val="22"/>
        </w:rPr>
        <w:t xml:space="preserve"> s účinnou látkou</w:t>
      </w:r>
      <w:r w:rsidR="009F5531" w:rsidRPr="002606F5">
        <w:rPr>
          <w:rFonts w:asciiTheme="minorHAnsi" w:hAnsiTheme="minorHAnsi" w:cstheme="minorHAnsi"/>
          <w:b/>
          <w:sz w:val="22"/>
          <w:szCs w:val="22"/>
        </w:rPr>
        <w:t xml:space="preserve"> </w:t>
      </w:r>
      <w:r w:rsidR="00EE0CB1" w:rsidRPr="00EE0CB1">
        <w:rPr>
          <w:rFonts w:asciiTheme="minorHAnsi" w:hAnsiTheme="minorHAnsi" w:cstheme="minorHAnsi"/>
          <w:b/>
          <w:bCs/>
          <w:sz w:val="22"/>
          <w:szCs w:val="22"/>
        </w:rPr>
        <w:t>USTEKINUMAB (USTEKINUMABUM)</w:t>
      </w:r>
      <w:r w:rsidR="00096DC0">
        <w:rPr>
          <w:rFonts w:ascii="Calibri" w:hAnsi="Calibri" w:cs="Arial"/>
          <w:b/>
          <w:bCs/>
          <w:sz w:val="22"/>
          <w:szCs w:val="22"/>
        </w:rPr>
        <w:t xml:space="preserve"> </w:t>
      </w:r>
      <w:r w:rsidR="00B50C12" w:rsidRPr="004617FC">
        <w:rPr>
          <w:rFonts w:ascii="Calibri" w:hAnsi="Calibri" w:cs="Calibri"/>
          <w:sz w:val="22"/>
          <w:szCs w:val="22"/>
        </w:rPr>
        <w:t>(dále jen „zboží“).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04448025"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nevyužité pro výstavní, prezentační či jiné reklamní účely</w:t>
      </w:r>
      <w:r w:rsidR="00975A2B" w:rsidRPr="004617FC">
        <w:rPr>
          <w:rFonts w:ascii="Calibri" w:hAnsi="Calibri" w:cs="Calibri"/>
          <w:sz w:val="22"/>
          <w:szCs w:val="22"/>
        </w:rPr>
        <w:t>,</w:t>
      </w:r>
      <w:r w:rsidR="004D2D9D" w:rsidRPr="004617FC">
        <w:rPr>
          <w:rFonts w:ascii="Calibri" w:hAnsi="Calibri" w:cs="Calibri"/>
          <w:sz w:val="22"/>
          <w:szCs w:val="22"/>
        </w:rPr>
        <w:t xml:space="preserve"> </w:t>
      </w:r>
      <w:r w:rsidR="00975A2B" w:rsidRPr="004617FC">
        <w:rPr>
          <w:rFonts w:ascii="Calibri" w:hAnsi="Calibri" w:cs="Calibri"/>
          <w:sz w:val="22"/>
          <w:szCs w:val="22"/>
        </w:rPr>
        <w:t xml:space="preserve">zboží </w:t>
      </w:r>
      <w:r w:rsidRPr="004617FC">
        <w:rPr>
          <w:rFonts w:ascii="Calibri" w:hAnsi="Calibri" w:cs="Calibri"/>
          <w:sz w:val="22"/>
          <w:szCs w:val="22"/>
        </w:rPr>
        <w:t>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musí odpovídat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2AA49821"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Účelem této smlouvy je zabezpečení průběžných dodávek zdravotnických prostředků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6B27DF73"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EE0CB1">
        <w:rPr>
          <w:rFonts w:ascii="Calibri" w:hAnsi="Calibri" w:cs="Calibri"/>
          <w:b/>
          <w:bCs/>
          <w:sz w:val="22"/>
          <w:szCs w:val="22"/>
        </w:rPr>
        <w:t>jednoho roku</w:t>
      </w:r>
      <w:r w:rsidR="00372823" w:rsidRPr="004617FC">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Dodací lhůta činí 1 pracovní den od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2x týdně, nebude-li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 xml:space="preserve">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w:t>
      </w:r>
      <w:r w:rsidRPr="004617FC">
        <w:rPr>
          <w:rFonts w:ascii="Calibri" w:hAnsi="Calibri" w:cs="Calibri"/>
          <w:sz w:val="22"/>
          <w:szCs w:val="22"/>
        </w:rPr>
        <w:lastRenderedPageBreak/>
        <w:t>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lastRenderedPageBreak/>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Pr>
          <w:rFonts w:ascii="Calibri" w:hAnsi="Calibri" w:cs="Calibri"/>
          <w:sz w:val="22"/>
          <w:szCs w:val="22"/>
        </w:rPr>
        <w:t xml:space="preserve">než </w:t>
      </w:r>
      <w:r w:rsidR="00F17580">
        <w:rPr>
          <w:rFonts w:ascii="Calibri" w:hAnsi="Calibri" w:cs="Calibri"/>
          <w:sz w:val="22"/>
          <w:szCs w:val="22"/>
        </w:rPr>
        <w:t>6</w:t>
      </w:r>
      <w:r w:rsidRPr="004617FC">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B8EE0BA"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F07C7F">
        <w:rPr>
          <w:rFonts w:ascii="Calibri" w:hAnsi="Calibri" w:cs="Calibri"/>
          <w:sz w:val="22"/>
          <w:szCs w:val="22"/>
        </w:rPr>
        <w:t>3</w:t>
      </w:r>
      <w:r w:rsidR="002137F3" w:rsidRPr="004617FC">
        <w:rPr>
          <w:rFonts w:ascii="Calibri" w:hAnsi="Calibri" w:cs="Calibri"/>
          <w:sz w:val="22"/>
          <w:szCs w:val="22"/>
        </w:rPr>
        <w:t>měsíční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4B6D723A"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473560">
        <w:rPr>
          <w:rFonts w:ascii="Calibri" w:hAnsi="Calibri" w:cs="Calibri"/>
          <w:b/>
          <w:bCs/>
          <w:sz w:val="22"/>
          <w:szCs w:val="22"/>
        </w:rPr>
        <w:t xml:space="preserve">za období </w:t>
      </w:r>
      <w:r w:rsidR="00EE0CB1">
        <w:rPr>
          <w:rFonts w:ascii="Calibri" w:hAnsi="Calibri" w:cs="Calibri"/>
          <w:b/>
          <w:bCs/>
          <w:sz w:val="22"/>
          <w:szCs w:val="22"/>
        </w:rPr>
        <w:t>1 roku</w:t>
      </w:r>
      <w:r w:rsidR="00D51DFE" w:rsidRPr="00473560">
        <w:rPr>
          <w:rFonts w:ascii="Calibri" w:hAnsi="Calibri" w:cs="Calibri"/>
          <w:b/>
          <w:bCs/>
          <w:sz w:val="22"/>
          <w:szCs w:val="22"/>
        </w:rPr>
        <w:t xml:space="preserve"> (</w:t>
      </w:r>
      <w:r w:rsidR="00EE0CB1">
        <w:rPr>
          <w:rFonts w:ascii="Calibri" w:hAnsi="Calibri" w:cs="Calibri"/>
          <w:b/>
          <w:bCs/>
          <w:sz w:val="22"/>
          <w:szCs w:val="22"/>
        </w:rPr>
        <w:t>12</w:t>
      </w:r>
      <w:r w:rsidR="00D51DFE" w:rsidRPr="00473560">
        <w:rPr>
          <w:rFonts w:ascii="Calibri" w:hAnsi="Calibri" w:cs="Calibri"/>
          <w:b/>
          <w:bCs/>
          <w:sz w:val="22"/>
          <w:szCs w:val="22"/>
        </w:rPr>
        <w:t xml:space="preserve"> měsíců)</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77777777" w:rsidR="00C21D94" w:rsidRPr="004617FC" w:rsidRDefault="00C21D94" w:rsidP="00D67A3D">
      <w:pPr>
        <w:pStyle w:val="Zkladntextodsazen3"/>
        <w:ind w:left="709" w:hanging="709"/>
        <w:jc w:val="both"/>
        <w:rPr>
          <w:rFonts w:ascii="Calibri" w:hAnsi="Calibri" w:cs="Calibri"/>
          <w:sz w:val="22"/>
          <w:szCs w:val="22"/>
        </w:rPr>
      </w:pPr>
    </w:p>
    <w:p w14:paraId="55A9FA91" w14:textId="213BCE14"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4FE744C"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lastRenderedPageBreak/>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60C08FD4" w14:textId="77777777" w:rsidR="00323DA3" w:rsidRPr="004617FC" w:rsidRDefault="00323DA3" w:rsidP="00323DA3">
      <w:pPr>
        <w:jc w:val="center"/>
        <w:rPr>
          <w:rFonts w:ascii="Calibri" w:hAnsi="Calibri" w:cs="Calibri"/>
          <w:b/>
          <w:sz w:val="22"/>
          <w:szCs w:val="22"/>
        </w:rPr>
      </w:pPr>
    </w:p>
    <w:p w14:paraId="565A9A8C" w14:textId="7E888F75"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DPH</w:t>
      </w:r>
      <w:r w:rsidR="002B0BFC" w:rsidRPr="004617FC">
        <w:rPr>
          <w:rFonts w:ascii="Calibri" w:hAnsi="Calibri" w:cs="Calibri"/>
          <w:b/>
          <w:sz w:val="22"/>
          <w:szCs w:val="22"/>
        </w:rPr>
        <w:t xml:space="preserve"> ve výši </w:t>
      </w:r>
      <w:r w:rsidR="002B0BFC" w:rsidRPr="004F3257">
        <w:rPr>
          <w:rFonts w:ascii="Calibri" w:hAnsi="Calibri" w:cs="Calibri"/>
          <w:b/>
          <w:sz w:val="22"/>
          <w:szCs w:val="22"/>
          <w:highlight w:val="yellow"/>
        </w:rPr>
        <w:t>…</w:t>
      </w:r>
      <w:r w:rsidR="002B0BFC" w:rsidRPr="004617FC">
        <w:rPr>
          <w:rFonts w:ascii="Calibri" w:hAnsi="Calibri" w:cs="Calibri"/>
          <w:b/>
          <w:sz w:val="22"/>
          <w:szCs w:val="22"/>
        </w:rPr>
        <w:t>%</w:t>
      </w:r>
      <w:r w:rsidRPr="004617FC">
        <w:rPr>
          <w:rFonts w:ascii="Calibri" w:hAnsi="Calibri" w:cs="Calibri"/>
          <w:b/>
          <w:sz w:val="22"/>
          <w:szCs w:val="22"/>
        </w:rPr>
        <w:t xml:space="preserve"> činí</w:t>
      </w:r>
      <w:r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w:t>
      </w:r>
      <w:r w:rsidR="00DE3207" w:rsidRPr="004617FC">
        <w:rPr>
          <w:rFonts w:ascii="Calibri" w:hAnsi="Calibri" w:cs="Calibri"/>
          <w:b/>
          <w:sz w:val="22"/>
          <w:szCs w:val="22"/>
        </w:rPr>
        <w:t xml:space="preserve"> </w:t>
      </w:r>
    </w:p>
    <w:p w14:paraId="6CE7C13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11ECBC25" w14:textId="77777777" w:rsidR="00323DA3" w:rsidRPr="004617FC" w:rsidRDefault="00323DA3" w:rsidP="00323DA3">
      <w:pPr>
        <w:jc w:val="center"/>
        <w:rPr>
          <w:rFonts w:ascii="Calibri" w:hAnsi="Calibri" w:cs="Calibri"/>
          <w:b/>
          <w:sz w:val="22"/>
          <w:szCs w:val="22"/>
        </w:rPr>
      </w:pPr>
    </w:p>
    <w:p w14:paraId="41FA8479" w14:textId="0DE60E71" w:rsidR="00323DA3" w:rsidRPr="004617FC" w:rsidRDefault="00323DA3" w:rsidP="00323DA3">
      <w:pPr>
        <w:jc w:val="center"/>
        <w:rPr>
          <w:rFonts w:ascii="Calibri" w:hAnsi="Calibri" w:cs="Calibri"/>
          <w:b/>
          <w:sz w:val="22"/>
          <w:szCs w:val="22"/>
        </w:rPr>
      </w:pPr>
      <w:r w:rsidRPr="004F3257">
        <w:rPr>
          <w:rFonts w:ascii="Calibri" w:hAnsi="Calibri" w:cs="Calibri"/>
          <w:b/>
          <w:sz w:val="22"/>
          <w:szCs w:val="22"/>
          <w:highlight w:val="yellow"/>
        </w:rPr>
        <w:t>………</w:t>
      </w:r>
      <w:r w:rsidR="001B2D5F" w:rsidRPr="004F3257">
        <w:rPr>
          <w:rFonts w:ascii="Calibri" w:hAnsi="Calibri" w:cs="Calibri"/>
          <w:b/>
          <w:sz w:val="22"/>
          <w:szCs w:val="22"/>
          <w:highlight w:val="yellow"/>
        </w:rPr>
        <w:t>……..</w:t>
      </w:r>
      <w:r w:rsidR="009306B9" w:rsidRPr="004617FC">
        <w:rPr>
          <w:rFonts w:ascii="Calibri" w:hAnsi="Calibri" w:cs="Calibri"/>
          <w:b/>
          <w:sz w:val="22"/>
          <w:szCs w:val="22"/>
        </w:rPr>
        <w:t xml:space="preserve"> </w:t>
      </w:r>
      <w:r w:rsidRPr="004617FC">
        <w:rPr>
          <w:rFonts w:ascii="Calibri" w:hAnsi="Calibri" w:cs="Calibri"/>
          <w:b/>
          <w:sz w:val="22"/>
          <w:szCs w:val="22"/>
        </w:rPr>
        <w:t>Kč včetně DPH</w:t>
      </w:r>
      <w:r w:rsidR="00DE3207" w:rsidRPr="004617FC">
        <w:rPr>
          <w:rFonts w:ascii="Calibri" w:hAnsi="Calibri" w:cs="Calibri"/>
          <w:b/>
          <w:sz w:val="22"/>
          <w:szCs w:val="22"/>
        </w:rPr>
        <w:t xml:space="preserve"> </w:t>
      </w:r>
    </w:p>
    <w:p w14:paraId="42B8F62A" w14:textId="77777777" w:rsidR="00323DA3" w:rsidRPr="004617FC" w:rsidRDefault="00323DA3" w:rsidP="00323DA3">
      <w:pPr>
        <w:jc w:val="center"/>
        <w:rPr>
          <w:rFonts w:ascii="Calibri" w:hAnsi="Calibri" w:cs="Calibri"/>
          <w:b/>
          <w:sz w:val="22"/>
          <w:szCs w:val="22"/>
        </w:rPr>
      </w:pPr>
      <w:r w:rsidRPr="004617FC">
        <w:rPr>
          <w:rFonts w:ascii="Calibri" w:hAnsi="Calibri" w:cs="Calibri"/>
          <w:b/>
          <w:sz w:val="22"/>
          <w:szCs w:val="22"/>
        </w:rPr>
        <w:t>(slovy</w:t>
      </w:r>
      <w:r w:rsidRPr="004F3257">
        <w:rPr>
          <w:rFonts w:ascii="Calibri" w:hAnsi="Calibri" w:cs="Calibri"/>
          <w:b/>
          <w:sz w:val="22"/>
          <w:szCs w:val="22"/>
          <w:highlight w:val="yellow"/>
        </w:rPr>
        <w:t>: ………………</w:t>
      </w:r>
      <w:r w:rsidRPr="004617FC">
        <w:rPr>
          <w:rFonts w:ascii="Calibri" w:hAnsi="Calibri" w:cs="Calibri"/>
          <w:b/>
          <w:sz w:val="22"/>
          <w:szCs w:val="22"/>
        </w:rPr>
        <w:t xml:space="preserve"> korun českých)</w:t>
      </w:r>
    </w:p>
    <w:p w14:paraId="4CC88BCA" w14:textId="77777777" w:rsidR="00323DA3" w:rsidRPr="004617FC" w:rsidRDefault="00323DA3" w:rsidP="00323DA3">
      <w:pPr>
        <w:jc w:val="center"/>
        <w:rPr>
          <w:rFonts w:ascii="Calibri" w:hAnsi="Calibri" w:cs="Calibri"/>
          <w:sz w:val="22"/>
          <w:szCs w:val="22"/>
        </w:rPr>
      </w:pPr>
      <w:r w:rsidRPr="004617FC">
        <w:rPr>
          <w:rFonts w:ascii="Calibri" w:hAnsi="Calibri" w:cs="Calibri"/>
          <w:sz w:val="22"/>
          <w:szCs w:val="22"/>
        </w:rPr>
        <w:t>(dále jen „cena“)</w:t>
      </w:r>
    </w:p>
    <w:p w14:paraId="6C9BEBD1" w14:textId="77777777" w:rsidR="00FE4265" w:rsidRPr="004617FC" w:rsidRDefault="00FE4265"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3A8F9A8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w:t>
      </w:r>
      <w:r w:rsidR="0020399D" w:rsidRPr="004617FC">
        <w:rPr>
          <w:rFonts w:ascii="Calibri" w:hAnsi="Calibri" w:cs="Calibri"/>
          <w:sz w:val="22"/>
          <w:szCs w:val="22"/>
        </w:rPr>
        <w:t>y, autorská práva, licence a dokumentace</w:t>
      </w:r>
      <w:r w:rsidR="009940AA" w:rsidRPr="004617FC">
        <w:rPr>
          <w:rFonts w:ascii="Calibri" w:hAnsi="Calibri" w:cs="Calibri"/>
          <w:sz w:val="22"/>
          <w:szCs w:val="22"/>
        </w:rPr>
        <w:t>, předpokládaný vývoj cen v daném oboru a ostatní f</w:t>
      </w:r>
      <w:r w:rsidR="0020399D" w:rsidRPr="004617FC">
        <w:rPr>
          <w:rFonts w:ascii="Calibri" w:hAnsi="Calibri" w:cs="Calibri"/>
          <w:sz w:val="22"/>
          <w:szCs w:val="22"/>
        </w:rPr>
        <w:t>inanční vlivy, např. inflace, ri</w:t>
      </w:r>
      <w:r w:rsidR="009940AA" w:rsidRPr="004617FC">
        <w:rPr>
          <w:rFonts w:ascii="Calibri" w:hAnsi="Calibri" w:cs="Calibri"/>
          <w:sz w:val="22"/>
          <w:szCs w:val="22"/>
        </w:rPr>
        <w:t>zika,</w:t>
      </w:r>
      <w:r w:rsidRPr="004617FC">
        <w:rPr>
          <w:rFonts w:ascii="Calibri" w:hAnsi="Calibri" w:cs="Calibri"/>
          <w:sz w:val="22"/>
          <w:szCs w:val="22"/>
        </w:rPr>
        <w:t xml:space="preserve"> vývoj kurzů české koruny, zisk</w:t>
      </w:r>
      <w:r w:rsidR="009940AA" w:rsidRPr="004617FC">
        <w:rPr>
          <w:rFonts w:ascii="Calibri" w:hAnsi="Calibri" w:cs="Calibri"/>
          <w:sz w:val="22"/>
          <w:szCs w:val="22"/>
        </w:rPr>
        <w:t xml:space="preserve">, tedy veškeré náklady vzniklé v souvislosti s plněním </w:t>
      </w:r>
      <w:r w:rsidR="006C3A67" w:rsidRPr="004617FC">
        <w:rPr>
          <w:rFonts w:ascii="Calibri" w:hAnsi="Calibri" w:cs="Calibri"/>
          <w:sz w:val="22"/>
          <w:szCs w:val="22"/>
        </w:rPr>
        <w:t>této smlouvy.</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5E9FE548" w14:textId="7C6A2207" w:rsidR="001D2DB5" w:rsidRPr="004617FC" w:rsidRDefault="00A6648D" w:rsidP="00D67A3D">
      <w:pPr>
        <w:pStyle w:val="Zkladntextodsazen2"/>
        <w:ind w:left="709"/>
      </w:pPr>
      <w:r w:rsidRPr="004617FC">
        <w:t xml:space="preserve">Faktura musí obsahovat všechny náležitosti řádného daňového dokladu podle platné právní úpravy, zejména podle zákona č. 235/2004 Sb., </w:t>
      </w:r>
      <w:r w:rsidR="001D2DB5" w:rsidRPr="004617FC">
        <w:t>o dani z přidané hodnoty, v</w:t>
      </w:r>
      <w:r w:rsidR="0022356A">
        <w:t xml:space="preserve">e </w:t>
      </w:r>
      <w:r w:rsidR="001D2DB5" w:rsidRPr="004617FC">
        <w:t>znění</w:t>
      </w:r>
      <w:r w:rsidR="008637B6" w:rsidRPr="004617FC">
        <w:t xml:space="preserve"> </w:t>
      </w:r>
      <w:r w:rsidR="0022356A">
        <w:t xml:space="preserve">pozdějších předpisů </w:t>
      </w:r>
      <w:r w:rsidR="008637B6" w:rsidRPr="004617FC">
        <w:t>a </w:t>
      </w:r>
      <w:r w:rsidRPr="004617FC">
        <w:t xml:space="preserve">dle § 435 OZ. </w:t>
      </w:r>
    </w:p>
    <w:p w14:paraId="372BDBD1" w14:textId="77777777" w:rsidR="00A6648D" w:rsidRPr="004617FC" w:rsidRDefault="00A6648D" w:rsidP="00D67A3D">
      <w:pPr>
        <w:ind w:left="705" w:firstLine="4"/>
        <w:jc w:val="both"/>
        <w:rPr>
          <w:rFonts w:ascii="Calibri" w:hAnsi="Calibri" w:cs="Calibri"/>
          <w:sz w:val="22"/>
          <w:szCs w:val="22"/>
        </w:rPr>
      </w:pPr>
      <w:r w:rsidRPr="004617FC">
        <w:rPr>
          <w:rFonts w:ascii="Calibri" w:hAnsi="Calibri" w:cs="Calibri"/>
          <w:sz w:val="22"/>
          <w:szCs w:val="22"/>
        </w:rPr>
        <w:t>Dále musí faktura obsahovat tyto údaje:</w:t>
      </w:r>
    </w:p>
    <w:p w14:paraId="289CA08B" w14:textId="517BA629"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označení „faktura – daňový doklad“;</w:t>
      </w:r>
    </w:p>
    <w:p w14:paraId="1BC7B024" w14:textId="06DBC317"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evidenční číslo daňového dokladu;</w:t>
      </w:r>
    </w:p>
    <w:p w14:paraId="56BD1F08" w14:textId="76C78032"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číslo smlouvy a datum jejího uzavření;</w:t>
      </w:r>
    </w:p>
    <w:p w14:paraId="305C5A76" w14:textId="2A58F277"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název a sídlo smluvních stran, obchodní název, adresa;</w:t>
      </w:r>
    </w:p>
    <w:p w14:paraId="62073190" w14:textId="5159FEDB"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IČO, DIČ smluvních stran;</w:t>
      </w:r>
    </w:p>
    <w:p w14:paraId="4330F861" w14:textId="77777777" w:rsidR="00D67A3D" w:rsidRDefault="006C3A67"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předmět dodávky, rozpis zboží</w:t>
      </w:r>
      <w:r w:rsidR="00A6648D" w:rsidRPr="00D67A3D">
        <w:rPr>
          <w:rFonts w:ascii="Calibri" w:hAnsi="Calibri" w:cs="Calibri"/>
          <w:szCs w:val="22"/>
        </w:rPr>
        <w:t>;</w:t>
      </w:r>
    </w:p>
    <w:p w14:paraId="6C55CF53" w14:textId="7B6A9708" w:rsidR="00A6648D" w:rsidRPr="00D67A3D" w:rsidRDefault="00A6648D" w:rsidP="00D67A3D">
      <w:pPr>
        <w:pStyle w:val="Odstavecseseznamem"/>
        <w:widowControl w:val="0"/>
        <w:numPr>
          <w:ilvl w:val="0"/>
          <w:numId w:val="5"/>
        </w:numPr>
        <w:jc w:val="both"/>
        <w:rPr>
          <w:rFonts w:ascii="Calibri" w:hAnsi="Calibri" w:cs="Calibri"/>
          <w:szCs w:val="22"/>
        </w:rPr>
      </w:pPr>
      <w:r w:rsidRPr="00D67A3D">
        <w:rPr>
          <w:rFonts w:ascii="Calibri" w:hAnsi="Calibri" w:cs="Calibri"/>
          <w:szCs w:val="22"/>
        </w:rPr>
        <w:t>den vystavení faktury a datum splatnosti;</w:t>
      </w:r>
    </w:p>
    <w:p w14:paraId="32FF9066" w14:textId="1AE3548C" w:rsidR="00A6648D" w:rsidRPr="004617FC" w:rsidRDefault="00A6648D" w:rsidP="00A6648D">
      <w:pPr>
        <w:widowControl w:val="0"/>
        <w:numPr>
          <w:ilvl w:val="0"/>
          <w:numId w:val="5"/>
        </w:numPr>
        <w:jc w:val="both"/>
        <w:rPr>
          <w:rFonts w:ascii="Calibri" w:hAnsi="Calibri" w:cs="Calibri"/>
          <w:sz w:val="22"/>
          <w:szCs w:val="22"/>
        </w:rPr>
      </w:pPr>
      <w:r w:rsidRPr="004617FC">
        <w:rPr>
          <w:rFonts w:ascii="Calibri" w:hAnsi="Calibri" w:cs="Calibri"/>
          <w:sz w:val="22"/>
          <w:szCs w:val="22"/>
        </w:rPr>
        <w:t>číslo</w:t>
      </w:r>
      <w:r w:rsidR="001D2DB5" w:rsidRPr="004617FC">
        <w:rPr>
          <w:rFonts w:ascii="Calibri" w:hAnsi="Calibri" w:cs="Calibri"/>
          <w:sz w:val="22"/>
          <w:szCs w:val="22"/>
        </w:rPr>
        <w:t xml:space="preserve"> účtu prodávajícího</w:t>
      </w:r>
      <w:r w:rsidRPr="004617FC">
        <w:rPr>
          <w:rFonts w:ascii="Calibri" w:hAnsi="Calibri" w:cs="Calibri"/>
          <w:sz w:val="22"/>
          <w:szCs w:val="22"/>
        </w:rPr>
        <w:t>, včetně názvu banky, na který má být faktura uhrazena;</w:t>
      </w:r>
    </w:p>
    <w:p w14:paraId="11536C9A" w14:textId="6D0A15B8" w:rsidR="00A6648D" w:rsidRPr="004617FC" w:rsidRDefault="00A6648D" w:rsidP="00A6648D">
      <w:pPr>
        <w:widowControl w:val="0"/>
        <w:numPr>
          <w:ilvl w:val="0"/>
          <w:numId w:val="5"/>
        </w:numPr>
        <w:jc w:val="both"/>
        <w:rPr>
          <w:rFonts w:ascii="Calibri" w:hAnsi="Calibri" w:cs="Calibri"/>
          <w:sz w:val="22"/>
          <w:szCs w:val="22"/>
        </w:rPr>
      </w:pPr>
      <w:r w:rsidRPr="004617FC">
        <w:rPr>
          <w:rFonts w:ascii="Calibri" w:hAnsi="Calibri" w:cs="Calibri"/>
          <w:sz w:val="22"/>
          <w:szCs w:val="22"/>
        </w:rPr>
        <w:t>cenu bez DPH.</w:t>
      </w:r>
    </w:p>
    <w:p w14:paraId="487A17BA"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 xml:space="preserve">ě </w:t>
      </w:r>
      <w:r w:rsidR="00526338" w:rsidRPr="004617FC">
        <w:rPr>
          <w:rFonts w:ascii="Calibri" w:hAnsi="Calibri" w:cs="Calibri"/>
          <w:sz w:val="22"/>
          <w:szCs w:val="22"/>
        </w:rPr>
        <w:lastRenderedPageBreak/>
        <w:t>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3ACE9504" w14:textId="77777777" w:rsidR="0024457F" w:rsidRPr="004617FC" w:rsidRDefault="0024457F"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223799FD" w14:textId="393E18D1" w:rsidR="00D53BCC" w:rsidRPr="004617FC" w:rsidRDefault="0024457F" w:rsidP="00345638">
      <w:pPr>
        <w:tabs>
          <w:tab w:val="left" w:pos="0"/>
        </w:tabs>
        <w:ind w:left="709" w:hanging="706"/>
        <w:jc w:val="both"/>
        <w:rPr>
          <w:rFonts w:ascii="Calibri" w:hAnsi="Calibri" w:cs="Calibri"/>
          <w:i/>
          <w:sz w:val="22"/>
          <w:szCs w:val="22"/>
        </w:rPr>
      </w:pPr>
      <w:r w:rsidRPr="004617FC">
        <w:rPr>
          <w:rFonts w:ascii="Calibri" w:hAnsi="Calibri" w:cs="Calibri"/>
          <w:b/>
          <w:sz w:val="22"/>
          <w:szCs w:val="22"/>
        </w:rPr>
        <w:t>6.2</w:t>
      </w:r>
      <w:r w:rsidRPr="004617FC">
        <w:rPr>
          <w:rFonts w:ascii="Calibri" w:hAnsi="Calibri" w:cs="Calibri"/>
          <w:sz w:val="22"/>
          <w:szCs w:val="22"/>
        </w:rPr>
        <w:tab/>
      </w:r>
      <w:r w:rsidR="00D53BCC" w:rsidRPr="004617FC">
        <w:rPr>
          <w:rFonts w:ascii="Calibri" w:hAnsi="Calibri" w:cs="Calibri"/>
          <w:iCs/>
          <w:sz w:val="22"/>
          <w:szCs w:val="22"/>
        </w:rPr>
        <w:t>Prodávající se zavazuje, že bude mít po celou dobu účinnosti této smlouvy sjednanou pojistnou smlouvu, jejímž předmětem je pojištění odpovědnosti za škodu způsobenou</w:t>
      </w:r>
      <w:r w:rsidR="00CA27B1" w:rsidRPr="004617FC">
        <w:rPr>
          <w:rFonts w:ascii="Calibri" w:hAnsi="Calibri" w:cs="Calibri"/>
          <w:iCs/>
          <w:sz w:val="22"/>
          <w:szCs w:val="22"/>
        </w:rPr>
        <w:t xml:space="preserve"> </w:t>
      </w:r>
      <w:r w:rsidR="00CF2196">
        <w:rPr>
          <w:rFonts w:ascii="Calibri" w:hAnsi="Calibri" w:cs="Calibri"/>
          <w:iCs/>
          <w:sz w:val="22"/>
          <w:szCs w:val="22"/>
        </w:rPr>
        <w:t>prodávajícím</w:t>
      </w:r>
      <w:r w:rsidR="00D53BCC" w:rsidRPr="004617FC">
        <w:rPr>
          <w:rFonts w:ascii="Calibri" w:hAnsi="Calibri" w:cs="Calibri"/>
          <w:iCs/>
          <w:sz w:val="22"/>
          <w:szCs w:val="22"/>
        </w:rPr>
        <w:t xml:space="preserve"> třetí osob</w:t>
      </w:r>
      <w:r w:rsidR="00CF2196">
        <w:rPr>
          <w:rFonts w:ascii="Calibri" w:hAnsi="Calibri" w:cs="Calibri"/>
          <w:iCs/>
          <w:sz w:val="22"/>
          <w:szCs w:val="22"/>
        </w:rPr>
        <w:t>ě</w:t>
      </w:r>
      <w:r w:rsidR="00822A40" w:rsidRPr="004617FC">
        <w:rPr>
          <w:rFonts w:ascii="Calibri" w:hAnsi="Calibri" w:cs="Calibri"/>
          <w:iCs/>
          <w:sz w:val="22"/>
          <w:szCs w:val="22"/>
        </w:rPr>
        <w:t xml:space="preserve"> s</w:t>
      </w:r>
      <w:r w:rsidR="00CF2196">
        <w:rPr>
          <w:rFonts w:ascii="Calibri" w:hAnsi="Calibri" w:cs="Calibri"/>
          <w:iCs/>
          <w:sz w:val="22"/>
          <w:szCs w:val="22"/>
        </w:rPr>
        <w:t> minimálním pojistným plněním</w:t>
      </w:r>
      <w:r w:rsidR="00822A40" w:rsidRPr="004617FC">
        <w:rPr>
          <w:rFonts w:ascii="Calibri" w:hAnsi="Calibri" w:cs="Calibri"/>
          <w:iCs/>
          <w:sz w:val="22"/>
          <w:szCs w:val="22"/>
        </w:rPr>
        <w:t xml:space="preserve"> výši </w:t>
      </w:r>
      <w:r w:rsidR="00EE0CB1">
        <w:rPr>
          <w:rFonts w:ascii="Calibri" w:hAnsi="Calibri" w:cs="Calibri"/>
          <w:iCs/>
          <w:sz w:val="22"/>
          <w:szCs w:val="22"/>
        </w:rPr>
        <w:t>1</w:t>
      </w:r>
      <w:r w:rsidR="00C82102">
        <w:rPr>
          <w:rFonts w:ascii="Calibri" w:hAnsi="Calibri" w:cs="Calibri"/>
          <w:iCs/>
          <w:sz w:val="22"/>
          <w:szCs w:val="22"/>
        </w:rPr>
        <w:t> 000 000</w:t>
      </w:r>
      <w:r w:rsidR="00822A40" w:rsidRPr="004617FC">
        <w:rPr>
          <w:rFonts w:ascii="Calibri" w:hAnsi="Calibri" w:cs="Calibri"/>
          <w:iCs/>
          <w:sz w:val="22"/>
          <w:szCs w:val="22"/>
        </w:rPr>
        <w:t xml:space="preserve"> Kč</w:t>
      </w:r>
      <w:r w:rsidR="00D53BCC" w:rsidRPr="004617FC">
        <w:rPr>
          <w:rFonts w:ascii="Calibri" w:hAnsi="Calibri" w:cs="Calibri"/>
          <w:iCs/>
          <w:sz w:val="22"/>
          <w:szCs w:val="22"/>
        </w:rPr>
        <w:t>.</w:t>
      </w:r>
      <w:r w:rsidR="00822A40" w:rsidRPr="004617FC">
        <w:rPr>
          <w:rFonts w:ascii="Calibri" w:hAnsi="Calibri" w:cs="Calibri"/>
          <w:iCs/>
          <w:sz w:val="22"/>
          <w:szCs w:val="22"/>
        </w:rPr>
        <w:t xml:space="preserve"> Na písemnou žádost kupujícího je prodávající povinen do 5 pracovních dnů předložit kupujícímu dokumenty prokazující, že pojištění v požadovaném rozsahu a výši trvá. </w:t>
      </w:r>
      <w:r w:rsidR="006E32BA" w:rsidRPr="004617FC">
        <w:rPr>
          <w:rFonts w:ascii="Calibri" w:hAnsi="Calibri" w:cs="Calibri"/>
          <w:iCs/>
          <w:sz w:val="22"/>
          <w:szCs w:val="22"/>
        </w:rPr>
        <w:t>Pokud by v důsledku pojistného plnění nebo jiné události mělo dojít k zániku pojistného, omezení rozsahu pojištěných rizik, ke snížení stanovené minimální výše pojistného v pojištění nebo k jiným změnám, které by znamenaly zhoršení podmínek oproti původnímu stavu, je prodávající povinen učinit příslušná opatření tak, aby pojištění bylo v souladu s požadavkem tohoto ustanovení.</w:t>
      </w:r>
    </w:p>
    <w:p w14:paraId="4A1B4917" w14:textId="77777777"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6.3</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77777777"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6.4</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084FAE52"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6.5</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7C2CAFEF"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6.6</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6A41702D"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.7</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 xml:space="preserve">k rukám a na doručovací adresy oprávněných osob dle této smlouvy. Smluvní strany se v případě doručování zásilek formou doporučených dopisů dohodly tak, že zásilka je považována za doručenou </w:t>
      </w:r>
      <w:r w:rsidR="00031EBF" w:rsidRPr="004617FC">
        <w:rPr>
          <w:rFonts w:ascii="Calibri" w:hAnsi="Calibri" w:cs="Calibri"/>
          <w:sz w:val="22"/>
          <w:szCs w:val="22"/>
        </w:rPr>
        <w:lastRenderedPageBreak/>
        <w:t>3. den po dni jejího odeslání prostřednictvím držitele poštovní licence na adresu příslušné smluvní strany dle této smlouvy, a to i v případě, kdy ji adresát odmítne převzít nebo si ji nevyzvedne.</w:t>
      </w:r>
    </w:p>
    <w:p w14:paraId="5307F96D" w14:textId="2765C484"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8</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7B7FEC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559C8">
        <w:rPr>
          <w:rFonts w:ascii="Calibri" w:hAnsi="Calibri" w:cs="Calibri"/>
          <w:b/>
          <w:sz w:val="22"/>
          <w:szCs w:val="22"/>
        </w:rPr>
        <w:t>9</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7FBF8AF6"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t>V záruční době je kupující povinen reklamovat vady zboží bez zbytečného odkladu poté, co tyto vady zjistí, nejpozději však do 30 kalendářních dní (dále jen „reklamace“).</w:t>
      </w:r>
    </w:p>
    <w:p w14:paraId="7242F2C1" w14:textId="6814A36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7.3</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5F8AC36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7.4</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7.5</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77777777"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V případě prodlení prodávajícího s dodáním zboží ve sjednané době dle čl. 2.3 smlouvy je prodávající povinen zaplatit kupujícímu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19C8690F" w14:textId="0EFF3C6A" w:rsidR="00D332BF"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01B92937" w14:textId="79FBE53E" w:rsidR="006D51AD" w:rsidRPr="004617FC" w:rsidRDefault="006D51AD" w:rsidP="00345638">
      <w:pPr>
        <w:tabs>
          <w:tab w:val="num" w:pos="0"/>
        </w:tabs>
        <w:ind w:left="709" w:hanging="709"/>
        <w:jc w:val="both"/>
        <w:rPr>
          <w:rFonts w:ascii="Calibri" w:hAnsi="Calibri" w:cs="Calibri"/>
          <w:i/>
          <w:sz w:val="22"/>
          <w:szCs w:val="22"/>
        </w:rPr>
      </w:pPr>
      <w:r w:rsidRPr="004617FC">
        <w:rPr>
          <w:rFonts w:ascii="Calibri" w:hAnsi="Calibri" w:cs="Calibri"/>
          <w:b/>
          <w:sz w:val="22"/>
          <w:szCs w:val="22"/>
        </w:rPr>
        <w:t>9.4</w:t>
      </w:r>
      <w:r w:rsidRPr="004617FC">
        <w:rPr>
          <w:rFonts w:ascii="Calibri" w:hAnsi="Calibri" w:cs="Calibri"/>
          <w:b/>
          <w:sz w:val="22"/>
          <w:szCs w:val="22"/>
        </w:rPr>
        <w:tab/>
      </w:r>
      <w:r w:rsidRPr="004617FC">
        <w:rPr>
          <w:rFonts w:ascii="Calibri" w:hAnsi="Calibri" w:cs="Calibri"/>
          <w:iCs/>
          <w:sz w:val="22"/>
          <w:szCs w:val="22"/>
        </w:rPr>
        <w:t>V případě prodlení prodávajícího</w:t>
      </w:r>
      <w:r w:rsidR="007F5689" w:rsidRPr="004617FC">
        <w:rPr>
          <w:rFonts w:ascii="Calibri" w:hAnsi="Calibri" w:cs="Calibri"/>
          <w:iCs/>
          <w:sz w:val="22"/>
          <w:szCs w:val="22"/>
        </w:rPr>
        <w:t xml:space="preserve"> s předložením pojistné smlouvy dle čl. 6.2 smlouvy, uhradí prodávající kupujícímu smluvní pokutu ve výši 1.000,</w:t>
      </w:r>
      <w:r w:rsidR="00A559C8">
        <w:rPr>
          <w:rFonts w:ascii="Calibri" w:hAnsi="Calibri" w:cs="Calibri"/>
          <w:iCs/>
          <w:sz w:val="22"/>
          <w:szCs w:val="22"/>
        </w:rPr>
        <w:t>-</w:t>
      </w:r>
      <w:r w:rsidR="007F5689" w:rsidRPr="004617FC">
        <w:rPr>
          <w:rFonts w:ascii="Calibri" w:hAnsi="Calibri" w:cs="Calibri"/>
          <w:iCs/>
          <w:sz w:val="22"/>
          <w:szCs w:val="22"/>
        </w:rPr>
        <w:t xml:space="preserve"> Kč za každý i započatý den prodlení.</w:t>
      </w:r>
    </w:p>
    <w:p w14:paraId="3873239D" w14:textId="5ABA18C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6.4 této smlouvy je prodávající povinen zaplatit kupujícímu smluvní pokutu ve výši 10 % z kupní ceny bez DPH za každé jednotlivé porušení této smluvní povinnosti.</w:t>
      </w:r>
    </w:p>
    <w:p w14:paraId="342A1C99" w14:textId="4D48E59F"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03476A" w:rsidRPr="004617FC">
        <w:rPr>
          <w:rFonts w:ascii="Calibri" w:hAnsi="Calibri" w:cs="Calibri"/>
          <w:sz w:val="22"/>
          <w:szCs w:val="22"/>
        </w:rPr>
        <w:t>3</w:t>
      </w:r>
      <w:r w:rsidR="006C7D53" w:rsidRPr="004617FC">
        <w:rPr>
          <w:rFonts w:ascii="Calibri" w:hAnsi="Calibri" w:cs="Calibri"/>
          <w:sz w:val="22"/>
          <w:szCs w:val="22"/>
        </w:rPr>
        <w:t xml:space="preserve"> </w:t>
      </w:r>
      <w:r w:rsidR="00C77162" w:rsidRPr="004617FC">
        <w:rPr>
          <w:rFonts w:ascii="Calibri" w:hAnsi="Calibri" w:cs="Calibri"/>
          <w:sz w:val="22"/>
          <w:szCs w:val="22"/>
        </w:rPr>
        <w:t>je prodávající povinen zaplatit kupují</w:t>
      </w:r>
      <w:r w:rsidR="006C7D53" w:rsidRPr="004617FC">
        <w:rPr>
          <w:rFonts w:ascii="Calibri" w:hAnsi="Calibri" w:cs="Calibri"/>
          <w:sz w:val="22"/>
          <w:szCs w:val="22"/>
        </w:rPr>
        <w:t>címu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77777777"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prodávající nedodá, byť jen část zboží v dohodnuté kvalitě a množství, jestliže zboží nebude mít deklarované vlastnosti </w:t>
      </w:r>
    </w:p>
    <w:p w14:paraId="231D57BB" w14:textId="11B7A9BF"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p>
    <w:p w14:paraId="4DF7B012" w14:textId="3D963E10" w:rsidR="00C33878" w:rsidRPr="004617FC" w:rsidRDefault="00C33878"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p>
    <w:p w14:paraId="7251720D" w14:textId="70BD61AE" w:rsidR="00970697" w:rsidRPr="004617FC" w:rsidRDefault="00970697"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nepředloží dle čl. 6.2 dokument prokazující sjednané pojištění odpovědnosti za škodu</w:t>
      </w:r>
    </w:p>
    <w:p w14:paraId="37BB5682" w14:textId="3D99A76B"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03476A" w:rsidRPr="004617FC">
        <w:rPr>
          <w:rFonts w:ascii="Calibri" w:hAnsi="Calibri" w:cs="Calibri"/>
          <w:szCs w:val="22"/>
        </w:rPr>
        <w:t>3</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822A641"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2 měsíce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038B3F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na dobu </w:t>
      </w:r>
      <w:r w:rsidR="00EE0CB1">
        <w:rPr>
          <w:rFonts w:ascii="Calibri" w:hAnsi="Calibri" w:cs="Calibri"/>
          <w:b/>
          <w:iCs/>
          <w:sz w:val="22"/>
          <w:szCs w:val="22"/>
        </w:rPr>
        <w:t>jednoho roku</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12745349"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 xml:space="preserve">Tato smlouva je vyhotovena ve </w:t>
      </w:r>
      <w:r w:rsidR="00802DD5" w:rsidRPr="004617FC">
        <w:rPr>
          <w:rFonts w:ascii="Calibri" w:hAnsi="Calibri" w:cs="Calibri"/>
          <w:sz w:val="22"/>
          <w:szCs w:val="22"/>
        </w:rPr>
        <w:t>dvou</w:t>
      </w:r>
      <w:r w:rsidR="008F43DF" w:rsidRPr="004617FC">
        <w:rPr>
          <w:rFonts w:ascii="Calibri" w:hAnsi="Calibri" w:cs="Calibri"/>
          <w:sz w:val="22"/>
          <w:szCs w:val="22"/>
        </w:rPr>
        <w:t xml:space="preserve"> </w:t>
      </w:r>
      <w:r w:rsidRPr="004617FC">
        <w:rPr>
          <w:rFonts w:ascii="Calibri" w:hAnsi="Calibri" w:cs="Calibri"/>
          <w:sz w:val="22"/>
          <w:szCs w:val="22"/>
        </w:rPr>
        <w:t>stejnopisech</w:t>
      </w:r>
      <w:r w:rsidR="009D46DF" w:rsidRPr="004617FC">
        <w:rPr>
          <w:rFonts w:ascii="Calibri" w:hAnsi="Calibri" w:cs="Calibri"/>
          <w:sz w:val="22"/>
          <w:szCs w:val="22"/>
        </w:rPr>
        <w:t xml:space="preserve"> s platností originálu</w:t>
      </w:r>
      <w:r w:rsidRPr="004617FC">
        <w:rPr>
          <w:rFonts w:ascii="Calibri" w:hAnsi="Calibri" w:cs="Calibri"/>
          <w:sz w:val="22"/>
          <w:szCs w:val="22"/>
        </w:rPr>
        <w:t>, z nic</w:t>
      </w:r>
      <w:r w:rsidR="00135413" w:rsidRPr="004617FC">
        <w:rPr>
          <w:rFonts w:ascii="Calibri" w:hAnsi="Calibri" w:cs="Calibri"/>
          <w:sz w:val="22"/>
          <w:szCs w:val="22"/>
        </w:rPr>
        <w:t xml:space="preserve">hž </w:t>
      </w:r>
      <w:r w:rsidR="00802DD5" w:rsidRPr="004617FC">
        <w:rPr>
          <w:rFonts w:ascii="Calibri" w:hAnsi="Calibri" w:cs="Calibri"/>
          <w:sz w:val="22"/>
          <w:szCs w:val="22"/>
        </w:rPr>
        <w:t>jeden s</w:t>
      </w:r>
      <w:r w:rsidR="009306B9" w:rsidRPr="004617FC">
        <w:rPr>
          <w:rFonts w:ascii="Calibri" w:hAnsi="Calibri" w:cs="Calibri"/>
          <w:sz w:val="22"/>
          <w:szCs w:val="22"/>
        </w:rPr>
        <w:t xml:space="preserve">tejnopis </w:t>
      </w:r>
      <w:r w:rsidR="00135413" w:rsidRPr="004617FC">
        <w:rPr>
          <w:rFonts w:ascii="Calibri" w:hAnsi="Calibri" w:cs="Calibri"/>
          <w:sz w:val="22"/>
          <w:szCs w:val="22"/>
        </w:rPr>
        <w:t>obdrží prodávající</w:t>
      </w:r>
      <w:r w:rsidRPr="004617FC">
        <w:rPr>
          <w:rFonts w:ascii="Calibri" w:hAnsi="Calibri" w:cs="Calibri"/>
          <w:sz w:val="22"/>
          <w:szCs w:val="22"/>
        </w:rPr>
        <w:t xml:space="preserve"> a </w:t>
      </w:r>
      <w:r w:rsidR="00802DD5" w:rsidRPr="004617FC">
        <w:rPr>
          <w:rFonts w:ascii="Calibri" w:hAnsi="Calibri" w:cs="Calibri"/>
          <w:sz w:val="22"/>
          <w:szCs w:val="22"/>
        </w:rPr>
        <w:t>jeden</w:t>
      </w:r>
      <w:r w:rsidR="009306B9" w:rsidRPr="004617FC">
        <w:rPr>
          <w:rFonts w:ascii="Calibri" w:hAnsi="Calibri" w:cs="Calibri"/>
          <w:sz w:val="22"/>
          <w:szCs w:val="22"/>
        </w:rPr>
        <w:t xml:space="preserve"> </w:t>
      </w:r>
      <w:r w:rsidR="00135413" w:rsidRPr="004617FC">
        <w:rPr>
          <w:rFonts w:ascii="Calibri" w:hAnsi="Calibri" w:cs="Calibri"/>
          <w:sz w:val="22"/>
          <w:szCs w:val="22"/>
        </w:rPr>
        <w:t>stejnopis</w:t>
      </w:r>
      <w:r w:rsidRPr="004617FC">
        <w:rPr>
          <w:rFonts w:ascii="Calibri" w:hAnsi="Calibri" w:cs="Calibri"/>
          <w:sz w:val="22"/>
          <w:szCs w:val="22"/>
        </w:rPr>
        <w:t xml:space="preserve"> obdrží </w:t>
      </w:r>
      <w:r w:rsidR="00135413" w:rsidRPr="004617FC">
        <w:rPr>
          <w:rFonts w:ascii="Calibri" w:hAnsi="Calibri" w:cs="Calibri"/>
          <w:sz w:val="22"/>
          <w:szCs w:val="22"/>
        </w:rPr>
        <w:t>kupující</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595E837F" w14:textId="77777777" w:rsidR="0024457F" w:rsidRPr="004617FC" w:rsidRDefault="0024457F" w:rsidP="0024457F">
      <w:pPr>
        <w:rPr>
          <w:rFonts w:ascii="Calibri" w:hAnsi="Calibri" w:cs="Calibri"/>
          <w:b/>
          <w:sz w:val="22"/>
          <w:szCs w:val="22"/>
        </w:rPr>
      </w:pPr>
    </w:p>
    <w:p w14:paraId="2491F7F3" w14:textId="23AC72ED" w:rsidR="0024457F" w:rsidRDefault="0024457F" w:rsidP="0024457F">
      <w:pPr>
        <w:ind w:right="-766"/>
        <w:jc w:val="both"/>
        <w:rPr>
          <w:rFonts w:ascii="Calibri" w:hAnsi="Calibri" w:cs="Calibri"/>
          <w:sz w:val="22"/>
          <w:szCs w:val="22"/>
        </w:rPr>
      </w:pP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2092AABD"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r w:rsidR="00822675" w:rsidRPr="00C546CB">
        <w:rPr>
          <w:rFonts w:ascii="Calibri" w:hAnsi="Calibri" w:cs="Calibri"/>
          <w:sz w:val="22"/>
          <w:szCs w:val="22"/>
          <w:highlight w:val="yellow"/>
        </w:rPr>
        <w:t>..………………</w:t>
      </w:r>
    </w:p>
    <w:p w14:paraId="53F9E901" w14:textId="360438B6" w:rsidR="0024457F"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5B007568" w14:textId="0857086D" w:rsidR="00BA57EC" w:rsidRDefault="00BA57EC" w:rsidP="0024457F">
      <w:pPr>
        <w:shd w:val="clear" w:color="auto" w:fill="FFFFFF" w:themeFill="background1"/>
        <w:rPr>
          <w:rFonts w:ascii="Calibri" w:hAnsi="Calibri" w:cs="Calibri"/>
          <w:sz w:val="22"/>
          <w:szCs w:val="22"/>
        </w:rPr>
      </w:pPr>
    </w:p>
    <w:p w14:paraId="0DEAF3B3" w14:textId="0993D30D" w:rsidR="00096DC0" w:rsidRDefault="00096DC0" w:rsidP="0024457F">
      <w:pPr>
        <w:shd w:val="clear" w:color="auto" w:fill="FFFFFF" w:themeFill="background1"/>
        <w:rPr>
          <w:rFonts w:ascii="Calibri" w:hAnsi="Calibri" w:cs="Calibri"/>
          <w:sz w:val="22"/>
          <w:szCs w:val="22"/>
        </w:rPr>
      </w:pPr>
    </w:p>
    <w:p w14:paraId="071455F8" w14:textId="77777777" w:rsidR="00096DC0" w:rsidRDefault="00096DC0" w:rsidP="0024457F">
      <w:pPr>
        <w:shd w:val="clear" w:color="auto" w:fill="FFFFFF" w:themeFill="background1"/>
        <w:rPr>
          <w:rFonts w:ascii="Calibri" w:hAnsi="Calibri" w:cs="Calibri"/>
          <w:sz w:val="22"/>
          <w:szCs w:val="22"/>
        </w:rPr>
      </w:pPr>
    </w:p>
    <w:p w14:paraId="65C0E588" w14:textId="77777777" w:rsidR="0022356A" w:rsidRPr="004617FC" w:rsidRDefault="0022356A" w:rsidP="0024457F">
      <w:pPr>
        <w:shd w:val="clear" w:color="auto" w:fill="FFFFFF" w:themeFill="background1"/>
        <w:rPr>
          <w:rFonts w:ascii="Calibri" w:hAnsi="Calibri" w:cs="Calibri"/>
          <w:sz w:val="22"/>
          <w:szCs w:val="22"/>
        </w:rPr>
      </w:pP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10AB5951" w14:textId="188E2DDA" w:rsidR="0022356A" w:rsidRDefault="0022356A" w:rsidP="0024457F">
      <w:pPr>
        <w:rPr>
          <w:rFonts w:ascii="Calibri" w:hAnsi="Calibri" w:cs="Calibri"/>
          <w:sz w:val="22"/>
          <w:szCs w:val="22"/>
          <w:shd w:val="clear" w:color="auto" w:fill="FFFFFF" w:themeFill="background1"/>
        </w:rPr>
      </w:pPr>
    </w:p>
    <w:p w14:paraId="2181CB3B" w14:textId="77777777" w:rsidR="0022356A" w:rsidRPr="004617FC" w:rsidRDefault="0022356A" w:rsidP="0024457F">
      <w:pPr>
        <w:rPr>
          <w:rFonts w:ascii="Calibri" w:hAnsi="Calibri" w:cs="Calibri"/>
          <w:sz w:val="22"/>
          <w:szCs w:val="22"/>
          <w:shd w:val="clear" w:color="auto" w:fill="FFFFFF" w:themeFill="background1"/>
        </w:rPr>
      </w:pPr>
    </w:p>
    <w:p w14:paraId="33F3D78D" w14:textId="77777777" w:rsidR="0024457F" w:rsidRPr="004617FC" w:rsidRDefault="0024457F" w:rsidP="0024457F">
      <w:pPr>
        <w:rPr>
          <w:rFonts w:ascii="Calibri" w:hAnsi="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39EB99E3" w14:textId="77777777" w:rsidR="0024457F" w:rsidRPr="004617FC" w:rsidRDefault="0024457F" w:rsidP="0024457F">
      <w:pPr>
        <w:rPr>
          <w:rFonts w:ascii="Calibri" w:hAnsi="Calibri"/>
          <w:bCs/>
          <w:sz w:val="22"/>
          <w:szCs w:val="22"/>
        </w:rPr>
      </w:pPr>
    </w:p>
    <w:p w14:paraId="1E7B5DCD" w14:textId="0B5E5168" w:rsidR="0024457F" w:rsidRDefault="0024457F" w:rsidP="0024457F">
      <w:pPr>
        <w:rPr>
          <w:rFonts w:ascii="Calibri" w:hAnsi="Calibri"/>
          <w:bCs/>
          <w:sz w:val="22"/>
          <w:szCs w:val="22"/>
        </w:rPr>
      </w:pPr>
    </w:p>
    <w:p w14:paraId="3C65B462" w14:textId="24C5F6E2" w:rsidR="0022356A" w:rsidRDefault="0022356A"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38EABE92" w:rsidR="0024457F" w:rsidRPr="004617FC" w:rsidRDefault="001A4B49" w:rsidP="0024457F">
      <w:pPr>
        <w:rPr>
          <w:rFonts w:ascii="Calibri" w:hAnsi="Calibri" w:cs="Calibri"/>
          <w:bCs/>
          <w:sz w:val="22"/>
          <w:szCs w:val="22"/>
        </w:rPr>
      </w:pPr>
      <w:r>
        <w:rPr>
          <w:rFonts w:ascii="Calibri" w:hAnsi="Calibri" w:cs="Calibri"/>
          <w:bCs/>
          <w:sz w:val="22"/>
          <w:szCs w:val="22"/>
        </w:rPr>
        <w:t>MUDr. Vladimír Ninger, Ph.D.</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F4A38B3" w:rsidR="00937B35" w:rsidRPr="004617FC" w:rsidRDefault="001A4B49"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7362AE41">
          <wp:simplePos x="0" y="0"/>
          <wp:positionH relativeFrom="margin">
            <wp:align>right</wp:align>
          </wp:positionH>
          <wp:positionV relativeFrom="paragraph">
            <wp:posOffset>-621920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D64BA"/>
    <w:rsid w:val="000E1A8F"/>
    <w:rsid w:val="000E1D2F"/>
    <w:rsid w:val="000F100C"/>
    <w:rsid w:val="00126C75"/>
    <w:rsid w:val="0013541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220DA"/>
    <w:rsid w:val="00632931"/>
    <w:rsid w:val="00645BB4"/>
    <w:rsid w:val="00663060"/>
    <w:rsid w:val="0067099F"/>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4496"/>
    <w:rsid w:val="008551B1"/>
    <w:rsid w:val="00855A4C"/>
    <w:rsid w:val="008637B6"/>
    <w:rsid w:val="008675E1"/>
    <w:rsid w:val="008B2EB1"/>
    <w:rsid w:val="008B7448"/>
    <w:rsid w:val="008D30AB"/>
    <w:rsid w:val="008F43DF"/>
    <w:rsid w:val="00906FEC"/>
    <w:rsid w:val="0090742B"/>
    <w:rsid w:val="00916435"/>
    <w:rsid w:val="009306B9"/>
    <w:rsid w:val="00937B35"/>
    <w:rsid w:val="00953E66"/>
    <w:rsid w:val="0095436A"/>
    <w:rsid w:val="00960ABB"/>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782B"/>
    <w:rsid w:val="00DE3207"/>
    <w:rsid w:val="00DE38CA"/>
    <w:rsid w:val="00E04AA8"/>
    <w:rsid w:val="00E16C66"/>
    <w:rsid w:val="00E174BC"/>
    <w:rsid w:val="00E37F4D"/>
    <w:rsid w:val="00E4278A"/>
    <w:rsid w:val="00E512B0"/>
    <w:rsid w:val="00E51AB2"/>
    <w:rsid w:val="00E52F12"/>
    <w:rsid w:val="00E92325"/>
    <w:rsid w:val="00E94023"/>
    <w:rsid w:val="00EE0CB1"/>
    <w:rsid w:val="00EE36D7"/>
    <w:rsid w:val="00EF3C85"/>
    <w:rsid w:val="00F07C7F"/>
    <w:rsid w:val="00F13DBC"/>
    <w:rsid w:val="00F15831"/>
    <w:rsid w:val="00F17580"/>
    <w:rsid w:val="00F17C12"/>
    <w:rsid w:val="00F255F7"/>
    <w:rsid w:val="00F32A81"/>
    <w:rsid w:val="00F46A56"/>
    <w:rsid w:val="00F62A60"/>
    <w:rsid w:val="00F70FF7"/>
    <w:rsid w:val="00F75A16"/>
    <w:rsid w:val="00F80786"/>
    <w:rsid w:val="00F84CA9"/>
    <w:rsid w:val="00F84CCE"/>
    <w:rsid w:val="00F966A2"/>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3935</Words>
  <Characters>23220</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8</cp:revision>
  <cp:lastPrinted>2018-05-18T08:11:00Z</cp:lastPrinted>
  <dcterms:created xsi:type="dcterms:W3CDTF">2020-12-12T19:09:00Z</dcterms:created>
  <dcterms:modified xsi:type="dcterms:W3CDTF">2021-02-19T16:24:00Z</dcterms:modified>
</cp:coreProperties>
</file>